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53A" w:rsidRPr="00697DC5" w:rsidRDefault="00843782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127028</wp:posOffset>
                </wp:positionV>
                <wp:extent cx="2694305" cy="1725930"/>
                <wp:effectExtent l="0" t="0" r="10795" b="2667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4305" cy="17259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3782" w:rsidRPr="00843782" w:rsidRDefault="007264C7" w:rsidP="00843782">
                            <w:pPr>
                              <w:jc w:val="center"/>
                            </w:pPr>
                            <w:r>
                              <w:t xml:space="preserve">                                                                                                  </w:t>
                            </w:r>
                            <w:r w:rsidR="00843782" w:rsidRPr="00697DC5">
                              <w:rPr>
                                <w:b/>
                                <w:sz w:val="26"/>
                                <w:szCs w:val="26"/>
                              </w:rPr>
                              <w:t>“УТВЕРЖДАЮ”</w:t>
                            </w:r>
                          </w:p>
                          <w:p w:rsidR="009148D2" w:rsidRPr="009148D2" w:rsidRDefault="009148D2" w:rsidP="009148D2">
                            <w:pPr>
                              <w:ind w:firstLine="0"/>
                              <w:jc w:val="left"/>
                              <w:rPr>
                                <w:sz w:val="24"/>
                              </w:rPr>
                            </w:pPr>
                            <w:r w:rsidRPr="009148D2">
                              <w:rPr>
                                <w:sz w:val="24"/>
                              </w:rPr>
                              <w:t>И.о.Первого заместителя директора-</w:t>
                            </w:r>
                          </w:p>
                          <w:p w:rsidR="009148D2" w:rsidRPr="009148D2" w:rsidRDefault="009148D2" w:rsidP="009148D2">
                            <w:pPr>
                              <w:ind w:firstLine="0"/>
                              <w:jc w:val="left"/>
                              <w:rPr>
                                <w:sz w:val="24"/>
                              </w:rPr>
                            </w:pPr>
                            <w:r w:rsidRPr="009148D2">
                              <w:rPr>
                                <w:sz w:val="24"/>
                              </w:rPr>
                              <w:t>главного инженера филиала ПАО «Россети Центр» - «Тамбовэнерго»</w:t>
                            </w:r>
                          </w:p>
                          <w:p w:rsidR="009148D2" w:rsidRPr="009148D2" w:rsidRDefault="009148D2" w:rsidP="009148D2">
                            <w:pPr>
                              <w:ind w:firstLine="0"/>
                              <w:jc w:val="left"/>
                              <w:rPr>
                                <w:sz w:val="24"/>
                              </w:rPr>
                            </w:pPr>
                            <w:r w:rsidRPr="009148D2">
                              <w:rPr>
                                <w:sz w:val="24"/>
                              </w:rPr>
                              <w:t xml:space="preserve">                                                                              ___________________ / </w:t>
                            </w:r>
                            <w:r w:rsidR="00843782">
                              <w:rPr>
                                <w:sz w:val="24"/>
                              </w:rPr>
                              <w:t>И.А.Седанов</w:t>
                            </w:r>
                          </w:p>
                          <w:p w:rsidR="007264C7" w:rsidRPr="007264C7" w:rsidRDefault="009148D2" w:rsidP="009148D2">
                            <w:pPr>
                              <w:ind w:firstLine="0"/>
                              <w:jc w:val="left"/>
                              <w:rPr>
                                <w:sz w:val="24"/>
                              </w:rPr>
                            </w:pPr>
                            <w:r w:rsidRPr="009148D2">
                              <w:rPr>
                                <w:sz w:val="24"/>
                              </w:rPr>
                              <w:t xml:space="preserve">                                                                              “_______” _______________ 202</w:t>
                            </w:r>
                            <w:r w:rsidR="00843782">
                              <w:rPr>
                                <w:sz w:val="24"/>
                              </w:rPr>
                              <w:t>2</w:t>
                            </w:r>
                            <w:r w:rsidRPr="009148D2">
                              <w:rPr>
                                <w:sz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60.95pt;margin-top:10pt;width:212.15pt;height:135.9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" fillcolor="white [3201]" strokecolor="white [3212]" strokeweight="2pt">
                <v:textbox>
                  <w:txbxContent>
                    <w:p w:rsidR="00843782" w:rsidRPr="00843782" w:rsidRDefault="007264C7" w:rsidP="00843782">
                      <w:pPr>
                        <w:jc w:val="center"/>
                      </w:pPr>
                      <w:r>
                        <w:t xml:space="preserve">                                                                                                  </w:t>
                      </w:r>
                      <w:r w:rsidR="00843782" w:rsidRPr="00697DC5">
                        <w:rPr>
                          <w:b/>
                          <w:sz w:val="26"/>
                          <w:szCs w:val="26"/>
                        </w:rPr>
                        <w:t>“УТВЕРЖДАЮ”</w:t>
                      </w:r>
                    </w:p>
                    <w:p w:rsidR="009148D2" w:rsidRPr="009148D2" w:rsidRDefault="009148D2" w:rsidP="009148D2">
                      <w:pPr>
                        <w:ind w:firstLine="0"/>
                        <w:jc w:val="left"/>
                        <w:rPr>
                          <w:sz w:val="24"/>
                        </w:rPr>
                      </w:pPr>
                      <w:r w:rsidRPr="009148D2">
                        <w:rPr>
                          <w:sz w:val="24"/>
                        </w:rPr>
                        <w:t>И.о.Первого заместителя директора-</w:t>
                      </w:r>
                    </w:p>
                    <w:p w:rsidR="009148D2" w:rsidRPr="009148D2" w:rsidRDefault="009148D2" w:rsidP="009148D2">
                      <w:pPr>
                        <w:ind w:firstLine="0"/>
                        <w:jc w:val="left"/>
                        <w:rPr>
                          <w:sz w:val="24"/>
                        </w:rPr>
                      </w:pPr>
                      <w:r w:rsidRPr="009148D2">
                        <w:rPr>
                          <w:sz w:val="24"/>
                        </w:rPr>
                        <w:t>главного инженера филиала ПАО «Россети Центр» - «Тамбовэнерго»</w:t>
                      </w:r>
                    </w:p>
                    <w:p w:rsidR="009148D2" w:rsidRPr="009148D2" w:rsidRDefault="009148D2" w:rsidP="009148D2">
                      <w:pPr>
                        <w:ind w:firstLine="0"/>
                        <w:jc w:val="left"/>
                        <w:rPr>
                          <w:sz w:val="24"/>
                        </w:rPr>
                      </w:pPr>
                      <w:r w:rsidRPr="009148D2">
                        <w:rPr>
                          <w:sz w:val="24"/>
                        </w:rPr>
                        <w:t xml:space="preserve">                                                                              ___________________ / </w:t>
                      </w:r>
                      <w:r w:rsidR="00843782">
                        <w:rPr>
                          <w:sz w:val="24"/>
                        </w:rPr>
                        <w:t>И.А.Седанов</w:t>
                      </w:r>
                    </w:p>
                    <w:p w:rsidR="007264C7" w:rsidRPr="007264C7" w:rsidRDefault="009148D2" w:rsidP="009148D2">
                      <w:pPr>
                        <w:ind w:firstLine="0"/>
                        <w:jc w:val="left"/>
                        <w:rPr>
                          <w:sz w:val="24"/>
                        </w:rPr>
                      </w:pPr>
                      <w:r w:rsidRPr="009148D2">
                        <w:rPr>
                          <w:sz w:val="24"/>
                        </w:rPr>
                        <w:t xml:space="preserve">                                                                              “_______” _______________ 202</w:t>
                      </w:r>
                      <w:r w:rsidR="00843782">
                        <w:rPr>
                          <w:sz w:val="24"/>
                        </w:rPr>
                        <w:t>2</w:t>
                      </w:r>
                      <w:r w:rsidRPr="009148D2">
                        <w:rPr>
                          <w:sz w:val="24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A32321" w:rsidRDefault="00A32321" w:rsidP="007264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401</w:t>
            </w:r>
            <w:r>
              <w:rPr>
                <w:b/>
                <w:sz w:val="26"/>
                <w:szCs w:val="26"/>
                <w:lang w:val="en-US"/>
              </w:rPr>
              <w:t>Q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F1596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Поле1"/>
            <w:r w:rsidR="00A32321" w:rsidRPr="00A32321">
              <w:rPr>
                <w:b/>
                <w:sz w:val="26"/>
                <w:szCs w:val="26"/>
                <w:lang w:val="en-US"/>
              </w:rPr>
              <w:t>2327264</w:t>
            </w:r>
            <w:r w:rsidRPr="007F1596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:rsidR="0026453A" w:rsidRPr="00697DC5" w:rsidRDefault="0026453A" w:rsidP="007264C7">
      <w:pPr>
        <w:spacing w:line="276" w:lineRule="auto"/>
        <w:ind w:right="-1"/>
        <w:jc w:val="center"/>
        <w:rPr>
          <w:sz w:val="26"/>
          <w:szCs w:val="26"/>
        </w:rPr>
      </w:pPr>
    </w:p>
    <w:p w:rsidR="0026453A" w:rsidRPr="00697DC5" w:rsidRDefault="0026453A" w:rsidP="007264C7">
      <w:pPr>
        <w:spacing w:line="276" w:lineRule="auto"/>
        <w:ind w:right="-1"/>
        <w:rPr>
          <w:sz w:val="26"/>
          <w:szCs w:val="26"/>
        </w:rPr>
      </w:pPr>
    </w:p>
    <w:p w:rsidR="001F5706" w:rsidRPr="00697DC5" w:rsidRDefault="0026453A" w:rsidP="007264C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7264C7" w:rsidRDefault="007264C7" w:rsidP="004F6968">
      <w:pPr>
        <w:pStyle w:val="2"/>
        <w:numPr>
          <w:ilvl w:val="0"/>
          <w:numId w:val="0"/>
        </w:numPr>
        <w:spacing w:after="120"/>
      </w:pPr>
    </w:p>
    <w:p w:rsidR="007264C7" w:rsidRDefault="007264C7" w:rsidP="004F6968">
      <w:pPr>
        <w:pStyle w:val="2"/>
        <w:numPr>
          <w:ilvl w:val="0"/>
          <w:numId w:val="0"/>
        </w:numPr>
        <w:spacing w:after="120"/>
      </w:pPr>
    </w:p>
    <w:p w:rsidR="007264C7" w:rsidRDefault="007264C7" w:rsidP="004F6968">
      <w:pPr>
        <w:pStyle w:val="2"/>
        <w:numPr>
          <w:ilvl w:val="0"/>
          <w:numId w:val="0"/>
        </w:numPr>
        <w:spacing w:after="120"/>
      </w:pPr>
    </w:p>
    <w:p w:rsidR="00AD2D0F" w:rsidRDefault="00AD2D0F" w:rsidP="004F6968">
      <w:pPr>
        <w:pStyle w:val="2"/>
        <w:numPr>
          <w:ilvl w:val="0"/>
          <w:numId w:val="0"/>
        </w:numPr>
        <w:spacing w:after="120"/>
      </w:pPr>
    </w:p>
    <w:p w:rsidR="00AD2D0F" w:rsidRDefault="00AD2D0F" w:rsidP="004F6968">
      <w:pPr>
        <w:pStyle w:val="2"/>
        <w:numPr>
          <w:ilvl w:val="0"/>
          <w:numId w:val="0"/>
        </w:numPr>
        <w:spacing w:after="120"/>
      </w:pPr>
    </w:p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A32321" w:rsidRPr="003E7B7C" w:rsidRDefault="00A32321" w:rsidP="00A32321">
      <w:pPr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Pr="00A57AE8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поставк</w:t>
      </w:r>
      <w:r w:rsidRPr="00655E9D"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 xml:space="preserve"> </w:t>
      </w:r>
      <w:r w:rsidRPr="009D426F">
        <w:rPr>
          <w:b/>
          <w:sz w:val="26"/>
          <w:szCs w:val="26"/>
        </w:rPr>
        <w:t xml:space="preserve">пломбировочных </w:t>
      </w:r>
      <w:r>
        <w:rPr>
          <w:b/>
          <w:sz w:val="26"/>
          <w:szCs w:val="26"/>
        </w:rPr>
        <w:t>пломб</w:t>
      </w:r>
    </w:p>
    <w:p w:rsidR="004F6968" w:rsidRPr="00697DC5" w:rsidRDefault="00A32321" w:rsidP="00A32321">
      <w:pPr>
        <w:spacing w:line="276" w:lineRule="auto"/>
        <w:rPr>
          <w:b/>
          <w:sz w:val="26"/>
          <w:szCs w:val="26"/>
        </w:rPr>
      </w:pPr>
      <w:r>
        <w:rPr>
          <w:b/>
          <w:sz w:val="36"/>
        </w:rPr>
        <w:t xml:space="preserve">                                      </w:t>
      </w:r>
      <w:r w:rsidR="009C0389" w:rsidRPr="00697DC5">
        <w:rPr>
          <w:b/>
          <w:sz w:val="26"/>
          <w:szCs w:val="26"/>
        </w:rPr>
        <w:t xml:space="preserve">Лот № </w:t>
      </w:r>
      <w:r w:rsidRPr="00A32321">
        <w:rPr>
          <w:b/>
          <w:sz w:val="26"/>
          <w:szCs w:val="26"/>
          <w:u w:val="single"/>
        </w:rPr>
        <w:t>401Q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F71EFD" w:rsidRDefault="00F71EFD" w:rsidP="00F71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A32321" w:rsidRPr="00A32321" w:rsidRDefault="00A32321" w:rsidP="00A32321">
      <w:pPr>
        <w:pStyle w:val="ad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A32321">
        <w:rPr>
          <w:b/>
          <w:sz w:val="24"/>
        </w:rPr>
        <w:t xml:space="preserve">Контрольные пластиковые пломбы (далее -  КПП) </w:t>
      </w:r>
      <w:r w:rsidRPr="00A32321">
        <w:rPr>
          <w:sz w:val="24"/>
          <w:szCs w:val="24"/>
        </w:rPr>
        <w:t>должны устанавливаться без использования дополнительного инструмента/механизма. КПП должны быть одноразовыми. Материал изготовления корпуса – прозрачный диэлектрик. Материал изготовления запирающего механизма – диэлектрик. КПП должна препятствовать снятию их с объекта пломбирования без нарушения целостности конструкции, что должно определяться как визуально, так и в случае необходимости, с применением приборов и специальных методов исследования. Конструкция КПП должна исключать возможность повторного использования, как самих КПП, так и их составных частей после снятия</w:t>
      </w:r>
    </w:p>
    <w:p w:rsidR="00A32321" w:rsidRDefault="00A32321" w:rsidP="00A32321">
      <w:pPr>
        <w:numPr>
          <w:ilvl w:val="1"/>
          <w:numId w:val="3"/>
        </w:numPr>
        <w:spacing w:line="276" w:lineRule="auto"/>
        <w:ind w:left="0" w:firstLine="709"/>
        <w:contextualSpacing/>
        <w:rPr>
          <w:sz w:val="24"/>
          <w:szCs w:val="24"/>
        </w:rPr>
      </w:pPr>
      <w:r w:rsidRPr="00DD2997">
        <w:rPr>
          <w:sz w:val="24"/>
          <w:szCs w:val="24"/>
        </w:rPr>
        <w:t>КПП должны иметь нанесенную на них информацию – идентификационный номер, начинающийся с цифр 68 (шифр филиала «Тамбовэнерго»), а так же логотип и наименование сетевой организации в соответствии с рис.</w:t>
      </w:r>
      <w:r>
        <w:rPr>
          <w:sz w:val="24"/>
          <w:szCs w:val="24"/>
        </w:rPr>
        <w:t>1,</w:t>
      </w:r>
      <w:r w:rsidRPr="00DD2997">
        <w:rPr>
          <w:sz w:val="24"/>
          <w:szCs w:val="24"/>
        </w:rPr>
        <w:t>2. КПП должны иметь сквозную не повторяющуюся нумерацию. Номерной знак (код) должен быть нанесен на каждую составную часть КПП. Все составные части, входящие в КПП должны быть снабжены одинаковыми знаками (кодами), либо при невозможности полного дублирования наносятся последние пять знаков. Метод нанесения номерного знака (кода) должен обеспечивать его нестираемость и невоспроизводимость. Маркировка должна быть четкой, разборчивой, распознаваемой (читаемой) при осмотре в соответствии с ГОСТ  31283 – 2004.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10"/>
        <w:gridCol w:w="709"/>
        <w:gridCol w:w="1275"/>
        <w:gridCol w:w="1843"/>
        <w:gridCol w:w="1802"/>
      </w:tblGrid>
      <w:tr w:rsidR="00C3543F" w:rsidRPr="00CA5A54" w:rsidTr="00AD6C62">
        <w:trPr>
          <w:trHeight w:val="300"/>
          <w:jc w:val="center"/>
        </w:trPr>
        <w:tc>
          <w:tcPr>
            <w:tcW w:w="4010" w:type="dxa"/>
            <w:shd w:val="clear" w:color="000000" w:fill="FFFFFF"/>
            <w:noWrap/>
            <w:vAlign w:val="center"/>
            <w:hideMark/>
          </w:tcPr>
          <w:p w:rsidR="00C3543F" w:rsidRPr="006606E1" w:rsidRDefault="00C3543F" w:rsidP="00AD6C62">
            <w:pPr>
              <w:rPr>
                <w:b/>
                <w:color w:val="000000"/>
              </w:rPr>
            </w:pPr>
            <w:r w:rsidRPr="006606E1">
              <w:rPr>
                <w:b/>
                <w:color w:val="000000"/>
              </w:rPr>
              <w:t>Пломбировочный материал/бланочная продукция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3543F" w:rsidRPr="006606E1" w:rsidRDefault="00C3543F" w:rsidP="00AD6C62">
            <w:pPr>
              <w:jc w:val="center"/>
              <w:rPr>
                <w:b/>
                <w:color w:val="000000"/>
              </w:rPr>
            </w:pPr>
            <w:r w:rsidRPr="006606E1">
              <w:rPr>
                <w:b/>
                <w:color w:val="000000"/>
              </w:rPr>
              <w:t>Е</w:t>
            </w:r>
            <w:r>
              <w:rPr>
                <w:b/>
                <w:color w:val="000000"/>
              </w:rPr>
              <w:t>е</w:t>
            </w:r>
            <w:r w:rsidRPr="006606E1">
              <w:rPr>
                <w:b/>
                <w:color w:val="000000"/>
              </w:rPr>
              <w:t>д. изм.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3543F" w:rsidRPr="006606E1" w:rsidRDefault="00C3543F" w:rsidP="00AD6C62">
            <w:pPr>
              <w:ind w:firstLine="0"/>
              <w:jc w:val="center"/>
              <w:rPr>
                <w:b/>
                <w:color w:val="000000"/>
              </w:rPr>
            </w:pPr>
            <w:r w:rsidRPr="006606E1">
              <w:rPr>
                <w:b/>
                <w:color w:val="000000"/>
              </w:rPr>
              <w:t>Кол</w:t>
            </w:r>
            <w:r>
              <w:rPr>
                <w:b/>
                <w:color w:val="000000"/>
              </w:rPr>
              <w:t>-</w:t>
            </w:r>
            <w:r w:rsidRPr="006606E1">
              <w:rPr>
                <w:b/>
                <w:color w:val="000000"/>
              </w:rPr>
              <w:t>во</w:t>
            </w:r>
          </w:p>
        </w:tc>
        <w:tc>
          <w:tcPr>
            <w:tcW w:w="1843" w:type="dxa"/>
            <w:vAlign w:val="center"/>
          </w:tcPr>
          <w:p w:rsidR="00C3543F" w:rsidRPr="006606E1" w:rsidRDefault="00C3543F" w:rsidP="00AD6C62">
            <w:pPr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Нумерация начало</w:t>
            </w:r>
          </w:p>
        </w:tc>
        <w:tc>
          <w:tcPr>
            <w:tcW w:w="1802" w:type="dxa"/>
            <w:vAlign w:val="center"/>
          </w:tcPr>
          <w:p w:rsidR="00C3543F" w:rsidRPr="006606E1" w:rsidRDefault="00C3543F" w:rsidP="00AD6C62">
            <w:pPr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Нумерация окончание</w:t>
            </w:r>
          </w:p>
        </w:tc>
      </w:tr>
      <w:tr w:rsidR="00C3543F" w:rsidRPr="00CA5A54" w:rsidTr="00AD6C62">
        <w:trPr>
          <w:trHeight w:val="735"/>
          <w:jc w:val="center"/>
        </w:trPr>
        <w:tc>
          <w:tcPr>
            <w:tcW w:w="4010" w:type="dxa"/>
            <w:shd w:val="clear" w:color="000000" w:fill="FFFFFF"/>
            <w:noWrap/>
            <w:vAlign w:val="center"/>
          </w:tcPr>
          <w:p w:rsidR="00C3543F" w:rsidRPr="00DE78C2" w:rsidRDefault="00C3543F" w:rsidP="00AD6C62">
            <w:pPr>
              <w:ind w:firstLine="0"/>
              <w:rPr>
                <w:color w:val="000000"/>
              </w:rPr>
            </w:pPr>
            <w:r>
              <w:rPr>
                <w:sz w:val="24"/>
                <w:szCs w:val="24"/>
              </w:rPr>
              <w:t>Контрольная пластиковая пломба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3543F" w:rsidRDefault="00C3543F" w:rsidP="00AD6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шшт.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C3543F" w:rsidRPr="00DD2997" w:rsidRDefault="009A0B88" w:rsidP="00AD6C62">
            <w:pPr>
              <w:ind w:firstLine="0"/>
              <w:jc w:val="center"/>
            </w:pPr>
            <w:r>
              <w:rPr>
                <w:color w:val="FF0000"/>
              </w:rPr>
              <w:t>15</w:t>
            </w:r>
            <w:r w:rsidR="00C3543F" w:rsidRPr="009148D2">
              <w:rPr>
                <w:color w:val="FF0000"/>
              </w:rPr>
              <w:t xml:space="preserve"> 000</w:t>
            </w:r>
          </w:p>
        </w:tc>
        <w:tc>
          <w:tcPr>
            <w:tcW w:w="1843" w:type="dxa"/>
          </w:tcPr>
          <w:p w:rsidR="00C3543F" w:rsidRPr="00E777A9" w:rsidRDefault="00C3543F" w:rsidP="00AD6C62">
            <w:pPr>
              <w:ind w:firstLine="0"/>
              <w:jc w:val="center"/>
              <w:rPr>
                <w:color w:val="FF0000"/>
              </w:rPr>
            </w:pPr>
          </w:p>
          <w:p w:rsidR="00C3543F" w:rsidRPr="00E777A9" w:rsidRDefault="009148D2" w:rsidP="009148D2">
            <w:pPr>
              <w:ind w:firstLine="0"/>
              <w:jc w:val="center"/>
              <w:rPr>
                <w:color w:val="FF0000"/>
              </w:rPr>
            </w:pPr>
            <w:r w:rsidRPr="009148D2">
              <w:rPr>
                <w:color w:val="FF0000"/>
              </w:rPr>
              <w:t>683967</w:t>
            </w:r>
            <w:r>
              <w:rPr>
                <w:color w:val="FF0000"/>
              </w:rPr>
              <w:t>30</w:t>
            </w:r>
          </w:p>
        </w:tc>
        <w:tc>
          <w:tcPr>
            <w:tcW w:w="1802" w:type="dxa"/>
          </w:tcPr>
          <w:p w:rsidR="00C3543F" w:rsidRPr="00E777A9" w:rsidRDefault="00C3543F" w:rsidP="00AD6C62">
            <w:pPr>
              <w:ind w:firstLine="0"/>
              <w:jc w:val="center"/>
              <w:rPr>
                <w:color w:val="FF0000"/>
              </w:rPr>
            </w:pPr>
          </w:p>
          <w:p w:rsidR="00C3543F" w:rsidRPr="00E777A9" w:rsidRDefault="009148D2" w:rsidP="009A0B88">
            <w:pPr>
              <w:ind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684</w:t>
            </w:r>
            <w:r w:rsidR="009A0B88">
              <w:rPr>
                <w:color w:val="FF0000"/>
              </w:rPr>
              <w:t>11730</w:t>
            </w:r>
          </w:p>
        </w:tc>
      </w:tr>
    </w:tbl>
    <w:p w:rsidR="00A32321" w:rsidRPr="00DD2997" w:rsidRDefault="00A32321" w:rsidP="00A32321">
      <w:pPr>
        <w:numPr>
          <w:ilvl w:val="1"/>
          <w:numId w:val="3"/>
        </w:numPr>
        <w:spacing w:line="276" w:lineRule="auto"/>
        <w:ind w:left="0" w:firstLine="709"/>
        <w:contextualSpacing/>
        <w:rPr>
          <w:sz w:val="24"/>
          <w:szCs w:val="24"/>
        </w:rPr>
      </w:pPr>
      <w:r w:rsidRPr="00DD2997">
        <w:rPr>
          <w:sz w:val="24"/>
          <w:szCs w:val="24"/>
        </w:rPr>
        <w:t>КПП должны оставаться работосп</w:t>
      </w:r>
      <w:bookmarkStart w:id="2" w:name="_GoBack"/>
      <w:bookmarkEnd w:id="2"/>
      <w:r w:rsidRPr="00DD2997">
        <w:rPr>
          <w:sz w:val="24"/>
          <w:szCs w:val="24"/>
        </w:rPr>
        <w:t>особными без разрушения под действием предельно допустимого растягивающего усилия в соответствии с ГОСТ 31283 – 2004. Конструкция КПП должна исключать возможность вытягивания блокирующего элемента из корпуса без его разрушения во всем диапазоне растягивающих усилий, включая предельные значения, приводящие к разрушению КПП.</w:t>
      </w:r>
    </w:p>
    <w:p w:rsidR="00A32321" w:rsidRPr="00DD2997" w:rsidRDefault="00A32321" w:rsidP="00A32321">
      <w:pPr>
        <w:numPr>
          <w:ilvl w:val="1"/>
          <w:numId w:val="3"/>
        </w:numPr>
        <w:spacing w:line="276" w:lineRule="auto"/>
        <w:ind w:left="0" w:firstLine="709"/>
        <w:contextualSpacing/>
        <w:rPr>
          <w:sz w:val="24"/>
          <w:szCs w:val="24"/>
        </w:rPr>
      </w:pPr>
      <w:r w:rsidRPr="00DD2997">
        <w:rPr>
          <w:sz w:val="24"/>
          <w:szCs w:val="24"/>
        </w:rPr>
        <w:t>КПП должны сохранять работоспособность при воздействии:</w:t>
      </w:r>
    </w:p>
    <w:p w:rsidR="00A32321" w:rsidRPr="00DD2997" w:rsidRDefault="00A32321" w:rsidP="00A32321">
      <w:pPr>
        <w:numPr>
          <w:ilvl w:val="0"/>
          <w:numId w:val="14"/>
        </w:numPr>
        <w:spacing w:line="276" w:lineRule="auto"/>
        <w:ind w:left="0" w:firstLine="709"/>
        <w:contextualSpacing/>
        <w:rPr>
          <w:sz w:val="24"/>
          <w:szCs w:val="24"/>
        </w:rPr>
      </w:pPr>
      <w:r w:rsidRPr="00DD2997">
        <w:rPr>
          <w:sz w:val="24"/>
          <w:szCs w:val="24"/>
        </w:rPr>
        <w:t>Многократных ударов;</w:t>
      </w:r>
    </w:p>
    <w:p w:rsidR="00A32321" w:rsidRPr="00DD2997" w:rsidRDefault="00A32321" w:rsidP="00A32321">
      <w:pPr>
        <w:numPr>
          <w:ilvl w:val="0"/>
          <w:numId w:val="14"/>
        </w:numPr>
        <w:spacing w:line="276" w:lineRule="auto"/>
        <w:ind w:left="0" w:firstLine="709"/>
        <w:contextualSpacing/>
        <w:rPr>
          <w:sz w:val="24"/>
          <w:szCs w:val="24"/>
        </w:rPr>
      </w:pPr>
      <w:r w:rsidRPr="00DD2997">
        <w:rPr>
          <w:sz w:val="24"/>
          <w:szCs w:val="24"/>
        </w:rPr>
        <w:lastRenderedPageBreak/>
        <w:t>Одиночных ударов.</w:t>
      </w:r>
    </w:p>
    <w:p w:rsidR="00A32321" w:rsidRPr="00DD2997" w:rsidRDefault="00A32321" w:rsidP="00A32321">
      <w:pPr>
        <w:spacing w:line="276" w:lineRule="auto"/>
        <w:ind w:firstLine="709"/>
        <w:rPr>
          <w:sz w:val="24"/>
          <w:szCs w:val="24"/>
        </w:rPr>
      </w:pPr>
      <w:r w:rsidRPr="00DD2997">
        <w:rPr>
          <w:sz w:val="24"/>
          <w:szCs w:val="24"/>
        </w:rPr>
        <w:t>(Нагрузки при многократных и одиночных ударах должны имитировать реальные нагрузки, возникающие в процессе эксплуатации КПП).</w:t>
      </w:r>
    </w:p>
    <w:p w:rsidR="00A32321" w:rsidRPr="008E5C06" w:rsidRDefault="00A32321" w:rsidP="00A32321">
      <w:pPr>
        <w:numPr>
          <w:ilvl w:val="1"/>
          <w:numId w:val="3"/>
        </w:numPr>
        <w:spacing w:line="276" w:lineRule="auto"/>
        <w:ind w:left="0" w:firstLine="709"/>
        <w:contextualSpacing/>
        <w:rPr>
          <w:sz w:val="24"/>
          <w:szCs w:val="24"/>
        </w:rPr>
      </w:pPr>
      <w:r w:rsidRPr="008E5C06">
        <w:rPr>
          <w:sz w:val="24"/>
          <w:szCs w:val="24"/>
        </w:rPr>
        <w:t xml:space="preserve">КПП должны быть стойкими к изменению температуры окружающей среды в соответствии </w:t>
      </w:r>
      <w:r w:rsidRPr="00AE0820">
        <w:rPr>
          <w:sz w:val="24"/>
          <w:szCs w:val="24"/>
        </w:rPr>
        <w:t>с ГОСТом 15150-69.</w:t>
      </w:r>
    </w:p>
    <w:p w:rsidR="00A32321" w:rsidRPr="00DD2997" w:rsidRDefault="00A32321" w:rsidP="00A32321">
      <w:pPr>
        <w:numPr>
          <w:ilvl w:val="1"/>
          <w:numId w:val="3"/>
        </w:numPr>
        <w:spacing w:line="276" w:lineRule="auto"/>
        <w:ind w:left="0" w:firstLine="709"/>
        <w:contextualSpacing/>
        <w:rPr>
          <w:sz w:val="24"/>
          <w:szCs w:val="24"/>
        </w:rPr>
      </w:pPr>
      <w:r w:rsidRPr="00DD2997">
        <w:rPr>
          <w:sz w:val="24"/>
          <w:szCs w:val="24"/>
        </w:rPr>
        <w:t>Конструкция и технология изготовления КПП, а также наносимая на КПП информация должны исключать возможность изготовления дубликатов устройств и их составных частей вне заводских условий, а также исключать возможность подмены составных частей путем использования аналогичных элементов из других КПП.</w:t>
      </w:r>
    </w:p>
    <w:p w:rsidR="00A32321" w:rsidRPr="00DD2997" w:rsidRDefault="00A32321" w:rsidP="00A32321">
      <w:pPr>
        <w:numPr>
          <w:ilvl w:val="1"/>
          <w:numId w:val="3"/>
        </w:numPr>
        <w:spacing w:line="276" w:lineRule="auto"/>
        <w:ind w:left="0" w:firstLine="709"/>
        <w:contextualSpacing/>
        <w:rPr>
          <w:sz w:val="24"/>
          <w:szCs w:val="24"/>
        </w:rPr>
      </w:pPr>
      <w:r w:rsidRPr="00DD2997">
        <w:rPr>
          <w:sz w:val="24"/>
          <w:szCs w:val="24"/>
        </w:rPr>
        <w:t>КПП должны обеспечивать безопасную работу персонала при их установке, снятии и обслуживании.</w:t>
      </w:r>
    </w:p>
    <w:p w:rsidR="00A32321" w:rsidRPr="005558D5" w:rsidRDefault="00A32321" w:rsidP="00A32321">
      <w:pPr>
        <w:numPr>
          <w:ilvl w:val="1"/>
          <w:numId w:val="3"/>
        </w:numPr>
        <w:spacing w:line="276" w:lineRule="auto"/>
        <w:ind w:left="0" w:firstLine="709"/>
        <w:contextualSpacing/>
        <w:rPr>
          <w:sz w:val="24"/>
          <w:szCs w:val="24"/>
        </w:rPr>
      </w:pPr>
      <w:r w:rsidRPr="00DD2997">
        <w:rPr>
          <w:sz w:val="24"/>
          <w:szCs w:val="24"/>
        </w:rPr>
        <w:t>Срок службы КПП должен быть не менее 10 лет с момента изготовления.</w:t>
      </w:r>
    </w:p>
    <w:p w:rsidR="00A32321" w:rsidRPr="00DD2997" w:rsidRDefault="00A32321" w:rsidP="00A32321">
      <w:pPr>
        <w:pStyle w:val="ad"/>
        <w:tabs>
          <w:tab w:val="left" w:pos="993"/>
        </w:tabs>
        <w:spacing w:line="276" w:lineRule="auto"/>
        <w:ind w:left="851" w:firstLine="0"/>
        <w:rPr>
          <w:b/>
          <w:bCs/>
          <w:sz w:val="24"/>
          <w:szCs w:val="24"/>
        </w:rPr>
      </w:pPr>
    </w:p>
    <w:p w:rsidR="00A32321" w:rsidRPr="00DD2997" w:rsidRDefault="00A32321" w:rsidP="00A32321">
      <w:pPr>
        <w:pStyle w:val="ad"/>
        <w:tabs>
          <w:tab w:val="left" w:pos="993"/>
        </w:tabs>
        <w:spacing w:line="276" w:lineRule="auto"/>
        <w:ind w:left="851" w:firstLine="0"/>
        <w:rPr>
          <w:b/>
          <w:bCs/>
          <w:sz w:val="24"/>
          <w:szCs w:val="24"/>
        </w:rPr>
      </w:pPr>
    </w:p>
    <w:p w:rsidR="00A32321" w:rsidRPr="00DD2997" w:rsidRDefault="00A32321" w:rsidP="00A32321">
      <w:pPr>
        <w:pStyle w:val="ad"/>
        <w:tabs>
          <w:tab w:val="left" w:pos="993"/>
        </w:tabs>
        <w:spacing w:line="276" w:lineRule="auto"/>
        <w:ind w:left="851" w:firstLine="0"/>
      </w:pPr>
    </w:p>
    <w:p w:rsidR="00A32321" w:rsidRPr="00DD2997" w:rsidRDefault="00A32321" w:rsidP="00A32321">
      <w:pPr>
        <w:pStyle w:val="ad"/>
        <w:tabs>
          <w:tab w:val="left" w:pos="993"/>
        </w:tabs>
        <w:spacing w:line="276" w:lineRule="auto"/>
        <w:ind w:left="851" w:firstLine="0"/>
        <w:jc w:val="left"/>
      </w:pPr>
      <w:r>
        <w:t xml:space="preserve">      </w:t>
      </w:r>
      <w:r w:rsidRPr="00DD2997">
        <w:object w:dxaOrig="3284" w:dyaOrig="2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3.4pt;height:105.8pt" o:ole="">
            <v:imagedata r:id="rId11" o:title=""/>
          </v:shape>
          <o:OLEObject Type="Embed" ProgID="CorelDRAW.Graphic.14" ShapeID="_x0000_i1025" DrawAspect="Content" ObjectID="_1705911704" r:id="rId12"/>
        </w:object>
      </w:r>
      <w:r>
        <w:rPr>
          <w:b/>
          <w:noProof/>
        </w:rPr>
        <w:drawing>
          <wp:inline distT="0" distB="0" distL="0" distR="0" wp14:anchorId="39E55FCB" wp14:editId="2F98CCB5">
            <wp:extent cx="2424430" cy="1180465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321" w:rsidRPr="00DD2997" w:rsidRDefault="00A32321" w:rsidP="00A32321">
      <w:pPr>
        <w:pStyle w:val="ad"/>
        <w:tabs>
          <w:tab w:val="left" w:pos="993"/>
        </w:tabs>
        <w:spacing w:line="276" w:lineRule="auto"/>
        <w:ind w:left="851" w:firstLine="0"/>
      </w:pPr>
      <w:r>
        <w:t>Рис.1                                                                      Рис.2</w:t>
      </w:r>
    </w:p>
    <w:p w:rsidR="00A32321" w:rsidRPr="00DD2997" w:rsidRDefault="00A32321" w:rsidP="00A32321">
      <w:pPr>
        <w:pStyle w:val="ad"/>
        <w:tabs>
          <w:tab w:val="left" w:pos="993"/>
        </w:tabs>
        <w:spacing w:line="276" w:lineRule="auto"/>
        <w:ind w:left="851" w:firstLine="0"/>
        <w:rPr>
          <w:b/>
          <w:bCs/>
          <w:sz w:val="24"/>
          <w:szCs w:val="24"/>
        </w:rPr>
      </w:pPr>
    </w:p>
    <w:p w:rsidR="00A32321" w:rsidRPr="00DD2997" w:rsidRDefault="00A32321" w:rsidP="00A32321">
      <w:pPr>
        <w:pStyle w:val="ad"/>
        <w:numPr>
          <w:ilvl w:val="1"/>
          <w:numId w:val="3"/>
        </w:numPr>
        <w:spacing w:line="276" w:lineRule="auto"/>
        <w:ind w:left="0" w:firstLine="1069"/>
        <w:rPr>
          <w:sz w:val="24"/>
          <w:szCs w:val="24"/>
        </w:rPr>
      </w:pPr>
      <w:r w:rsidRPr="00DD2997">
        <w:rPr>
          <w:sz w:val="24"/>
          <w:szCs w:val="24"/>
        </w:rPr>
        <w:t>КПП типа защелка («ласточкин хвост») – должна иметь не менее 4-х независимых якорей по обеим сторонам. Каждый из запирающих якорей независимо от остальных запирающих элементов удерживает замковую часть в корпусе КПП.</w:t>
      </w:r>
    </w:p>
    <w:p w:rsidR="00A32321" w:rsidRPr="00DD2997" w:rsidRDefault="00A32321" w:rsidP="00A32321">
      <w:pPr>
        <w:pStyle w:val="ad"/>
        <w:numPr>
          <w:ilvl w:val="1"/>
          <w:numId w:val="3"/>
        </w:numPr>
        <w:spacing w:line="276" w:lineRule="auto"/>
        <w:ind w:left="0" w:firstLine="993"/>
        <w:rPr>
          <w:sz w:val="24"/>
          <w:szCs w:val="24"/>
        </w:rPr>
      </w:pPr>
      <w:r w:rsidRPr="00DD2997">
        <w:rPr>
          <w:sz w:val="24"/>
          <w:szCs w:val="24"/>
        </w:rPr>
        <w:t xml:space="preserve">Конструкция КПП типа «защелка» должна полностью исключать доступ к запирающему механизму как до, в целях исключения предварительного разбора КПП для совершения манипуляция с замковым механизмом либо подмены составных частей КПП, так и после момента опломбирования. </w:t>
      </w:r>
      <w:r>
        <w:rPr>
          <w:sz w:val="24"/>
          <w:szCs w:val="24"/>
        </w:rPr>
        <w:t>К</w:t>
      </w:r>
      <w:r w:rsidRPr="00DD2997">
        <w:rPr>
          <w:sz w:val="24"/>
          <w:szCs w:val="24"/>
        </w:rPr>
        <w:t xml:space="preserve">орпус </w:t>
      </w:r>
      <w:r>
        <w:rPr>
          <w:sz w:val="24"/>
          <w:szCs w:val="24"/>
        </w:rPr>
        <w:t xml:space="preserve">КПП должен быть </w:t>
      </w:r>
      <w:r w:rsidRPr="00DD2997">
        <w:rPr>
          <w:sz w:val="24"/>
          <w:szCs w:val="24"/>
        </w:rPr>
        <w:t xml:space="preserve">выполнен из прозрачного диэлектрика для осуществления визуального контроля за запирающим механизмом и пломбировочной проволокой. После произведения опломбирования якорная вставка должна быть полностью утоплена в корпус КПП во избежание возможности ее вытягивания. </w:t>
      </w:r>
      <w:r w:rsidRPr="00DD2997">
        <w:rPr>
          <w:sz w:val="24"/>
          <w:szCs w:val="28"/>
        </w:rPr>
        <w:t>Направляющая с оборотной стороны пломбы   должна надежно зафиксировать вставку в корпусе</w:t>
      </w:r>
      <w:r w:rsidRPr="00DD2997">
        <w:rPr>
          <w:sz w:val="24"/>
          <w:szCs w:val="24"/>
        </w:rPr>
        <w:t>.</w:t>
      </w:r>
    </w:p>
    <w:p w:rsidR="00A32321" w:rsidRPr="00DD2997" w:rsidRDefault="00A32321" w:rsidP="00A32321">
      <w:pPr>
        <w:pStyle w:val="ad"/>
        <w:numPr>
          <w:ilvl w:val="1"/>
          <w:numId w:val="3"/>
        </w:numPr>
        <w:tabs>
          <w:tab w:val="left" w:pos="426"/>
          <w:tab w:val="left" w:pos="1069"/>
        </w:tabs>
        <w:spacing w:line="276" w:lineRule="auto"/>
        <w:ind w:left="0" w:firstLine="1134"/>
        <w:rPr>
          <w:rFonts w:eastAsia="Andale Sans UI"/>
          <w:sz w:val="24"/>
          <w:szCs w:val="28"/>
        </w:rPr>
      </w:pPr>
      <w:r w:rsidRPr="00DD2997">
        <w:rPr>
          <w:sz w:val="24"/>
          <w:szCs w:val="24"/>
        </w:rPr>
        <w:t xml:space="preserve">Нумерация на корпусе КПП дублируется на якорной вставке. </w:t>
      </w:r>
      <w:r w:rsidRPr="00DD2997">
        <w:rPr>
          <w:rFonts w:eastAsia="Andale Sans UI"/>
          <w:sz w:val="24"/>
          <w:szCs w:val="28"/>
        </w:rPr>
        <w:t>Метод нанесения номера и логотипа проникающим лазером должна делать их замену невозможной. Текст должен быть углубленным в корпус. Маркировка номера на вставке после установки пломбы должна находиться внутри корпуса, что делает невозможным какие-либо манипуляции с ним.</w:t>
      </w:r>
    </w:p>
    <w:p w:rsidR="00A32321" w:rsidRPr="00DD2997" w:rsidRDefault="00A32321" w:rsidP="00A32321">
      <w:pPr>
        <w:pStyle w:val="ad"/>
        <w:numPr>
          <w:ilvl w:val="1"/>
          <w:numId w:val="3"/>
        </w:numPr>
        <w:spacing w:line="276" w:lineRule="auto"/>
        <w:ind w:left="0" w:firstLine="1069"/>
        <w:rPr>
          <w:sz w:val="24"/>
          <w:szCs w:val="24"/>
        </w:rPr>
      </w:pPr>
      <w:r w:rsidRPr="00DD2997">
        <w:rPr>
          <w:sz w:val="24"/>
          <w:szCs w:val="24"/>
        </w:rPr>
        <w:t>КПП должна иметь нанесенную информацию в виде идентификационного номера, начинающегося с цифр 68 (шифр филиала «Тамбовэнерго»), а так же логотипа и наименования сетевой организации, сквозную неповторяющуюся нумерацию.</w:t>
      </w:r>
    </w:p>
    <w:p w:rsidR="00A32321" w:rsidRPr="00DD2997" w:rsidRDefault="00A32321" w:rsidP="00A32321">
      <w:pPr>
        <w:pStyle w:val="ad"/>
        <w:numPr>
          <w:ilvl w:val="1"/>
          <w:numId w:val="3"/>
        </w:numPr>
        <w:spacing w:line="276" w:lineRule="auto"/>
        <w:ind w:left="0" w:firstLine="1069"/>
        <w:rPr>
          <w:sz w:val="24"/>
          <w:szCs w:val="24"/>
        </w:rPr>
      </w:pPr>
      <w:r w:rsidRPr="00DD2997">
        <w:rPr>
          <w:sz w:val="24"/>
          <w:szCs w:val="28"/>
        </w:rPr>
        <w:t>Корпус и вставка КПП должны быть выполнены из поликарбоната с добавлением специальной флуоресцентной краски, которая позволяет пломбе обладать эффектом свечения в ультрафиолете.</w:t>
      </w:r>
    </w:p>
    <w:p w:rsidR="00A32321" w:rsidRPr="00DD2997" w:rsidRDefault="00A32321" w:rsidP="00A32321">
      <w:pPr>
        <w:tabs>
          <w:tab w:val="left" w:pos="993"/>
        </w:tabs>
        <w:spacing w:line="276" w:lineRule="auto"/>
        <w:ind w:left="993" w:firstLine="76"/>
        <w:contextualSpacing/>
        <w:rPr>
          <w:b/>
          <w:bCs/>
          <w:sz w:val="24"/>
          <w:szCs w:val="24"/>
        </w:rPr>
      </w:pPr>
      <w:r w:rsidRPr="00DD2997">
        <w:rPr>
          <w:sz w:val="24"/>
          <w:szCs w:val="24"/>
        </w:rPr>
        <w:t>Примерный вид контрольной пластиковой номерной пломбы приведен на Рис.</w:t>
      </w:r>
      <w:r>
        <w:rPr>
          <w:sz w:val="24"/>
          <w:szCs w:val="24"/>
        </w:rPr>
        <w:t>1</w:t>
      </w:r>
    </w:p>
    <w:p w:rsidR="00F71EFD" w:rsidRDefault="00F71EFD" w:rsidP="00F71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Общие требования. </w:t>
      </w:r>
    </w:p>
    <w:p w:rsidR="00F71EFD" w:rsidRDefault="00F71EFD" w:rsidP="00F71EF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</w:t>
      </w:r>
      <w:r w:rsidR="00141C92">
        <w:rPr>
          <w:sz w:val="24"/>
          <w:szCs w:val="24"/>
        </w:rPr>
        <w:t>е</w:t>
      </w:r>
      <w:r>
        <w:rPr>
          <w:sz w:val="24"/>
          <w:szCs w:val="24"/>
        </w:rPr>
        <w:t xml:space="preserve">тся </w:t>
      </w:r>
      <w:r w:rsidR="00A32321">
        <w:rPr>
          <w:sz w:val="24"/>
          <w:szCs w:val="24"/>
        </w:rPr>
        <w:t>КПП</w:t>
      </w:r>
      <w:r>
        <w:rPr>
          <w:sz w:val="24"/>
          <w:szCs w:val="24"/>
        </w:rPr>
        <w:t>, отвечающ</w:t>
      </w:r>
      <w:r w:rsidR="003F3735">
        <w:rPr>
          <w:sz w:val="24"/>
          <w:szCs w:val="24"/>
        </w:rPr>
        <w:t>ие</w:t>
      </w:r>
      <w:r>
        <w:rPr>
          <w:sz w:val="24"/>
          <w:szCs w:val="24"/>
        </w:rPr>
        <w:t xml:space="preserve"> следующим требованиям:</w:t>
      </w:r>
    </w:p>
    <w:p w:rsidR="00F71EFD" w:rsidRDefault="00F71EFD" w:rsidP="00F71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71EFD" w:rsidRDefault="00F71EFD" w:rsidP="00F71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71EFD" w:rsidRDefault="00F71EFD" w:rsidP="00F71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</w:t>
      </w:r>
      <w:r w:rsidR="003F3735">
        <w:rPr>
          <w:sz w:val="24"/>
          <w:szCs w:val="24"/>
        </w:rPr>
        <w:t>КПП</w:t>
      </w:r>
      <w:r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71EFD" w:rsidRDefault="00F71EFD" w:rsidP="00F71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71EFD" w:rsidRDefault="00F71EFD" w:rsidP="00F71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3F3735">
        <w:rPr>
          <w:sz w:val="24"/>
          <w:szCs w:val="24"/>
        </w:rPr>
        <w:t>КПП</w:t>
      </w:r>
      <w:r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F71EFD" w:rsidRDefault="00F71EFD" w:rsidP="00F71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71EFD" w:rsidRDefault="00F71EFD" w:rsidP="00F71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</w:t>
      </w:r>
      <w:r w:rsidR="003F3735">
        <w:rPr>
          <w:sz w:val="24"/>
          <w:szCs w:val="24"/>
        </w:rPr>
        <w:t>КПП</w:t>
      </w:r>
      <w:r>
        <w:rPr>
          <w:sz w:val="24"/>
          <w:szCs w:val="24"/>
        </w:rPr>
        <w:t xml:space="preserve"> для нужд </w:t>
      </w:r>
      <w:r w:rsidR="00DB6AE0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9148D2">
        <w:rPr>
          <w:sz w:val="24"/>
          <w:szCs w:val="24"/>
        </w:rPr>
        <w:t>Россести Центр</w:t>
      </w:r>
      <w:r>
        <w:rPr>
          <w:sz w:val="24"/>
          <w:szCs w:val="24"/>
        </w:rPr>
        <w:t>»</w:t>
      </w:r>
      <w:r w:rsidR="00141C92">
        <w:rPr>
          <w:sz w:val="24"/>
          <w:szCs w:val="24"/>
        </w:rPr>
        <w:t>-«Тамбовэнерго»</w:t>
      </w:r>
      <w:r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71EFD" w:rsidRDefault="00F71EFD" w:rsidP="00F71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2.3. </w:t>
      </w:r>
      <w:r w:rsidR="003F3735">
        <w:rPr>
          <w:sz w:val="24"/>
          <w:szCs w:val="24"/>
        </w:rPr>
        <w:t>КПП</w:t>
      </w:r>
      <w:r>
        <w:rPr>
          <w:sz w:val="24"/>
          <w:szCs w:val="24"/>
        </w:rPr>
        <w:t xml:space="preserve"> должн</w:t>
      </w:r>
      <w:r w:rsidR="003F3735">
        <w:rPr>
          <w:sz w:val="24"/>
          <w:szCs w:val="24"/>
        </w:rPr>
        <w:t>ы</w:t>
      </w:r>
      <w:r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3F3735" w:rsidRDefault="00F71EFD" w:rsidP="003D14C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F3735" w:rsidRPr="003F3735">
        <w:rPr>
          <w:sz w:val="24"/>
          <w:szCs w:val="24"/>
        </w:rPr>
        <w:t xml:space="preserve">ГОСТ 31282-2004 «Устройства пломбировочные. Классификация» </w:t>
      </w:r>
    </w:p>
    <w:p w:rsidR="00F71EFD" w:rsidRDefault="003F3735" w:rsidP="00F71EF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</w:t>
      </w:r>
      <w:r w:rsidRPr="003F3735">
        <w:rPr>
          <w:sz w:val="24"/>
          <w:szCs w:val="24"/>
        </w:rPr>
        <w:t>Машины, приборы и другие технические изделия</w:t>
      </w:r>
      <w:r>
        <w:rPr>
          <w:sz w:val="24"/>
          <w:szCs w:val="24"/>
        </w:rPr>
        <w:t xml:space="preserve">. </w:t>
      </w:r>
      <w:r w:rsidR="00F71EFD">
        <w:rPr>
          <w:sz w:val="24"/>
          <w:szCs w:val="24"/>
        </w:rPr>
        <w:t>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71EFD" w:rsidRDefault="00F71EFD" w:rsidP="00F71EFD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71EFD" w:rsidRDefault="00F71EFD" w:rsidP="00F71EF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3F3735">
        <w:rPr>
          <w:sz w:val="24"/>
          <w:szCs w:val="24"/>
        </w:rPr>
        <w:t>КПП</w:t>
      </w:r>
      <w:r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</w:t>
      </w:r>
      <w:r w:rsidR="003F3735">
        <w:rPr>
          <w:sz w:val="24"/>
          <w:szCs w:val="24"/>
        </w:rPr>
        <w:t>продукции</w:t>
      </w:r>
      <w:r>
        <w:rPr>
          <w:sz w:val="24"/>
          <w:szCs w:val="24"/>
        </w:rPr>
        <w:t>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71EFD" w:rsidRDefault="00F71EFD" w:rsidP="00F71EF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</w:t>
      </w:r>
      <w:r w:rsidR="003F3735">
        <w:rPr>
          <w:sz w:val="24"/>
          <w:szCs w:val="24"/>
        </w:rPr>
        <w:t xml:space="preserve">продукции </w:t>
      </w:r>
      <w:r>
        <w:rPr>
          <w:sz w:val="24"/>
          <w:szCs w:val="24"/>
        </w:rPr>
        <w:t>должны соответствовать требованиям ГОСТ перечисленным в п.2.3 данного ТЗ.</w:t>
      </w:r>
    </w:p>
    <w:p w:rsidR="003F3735" w:rsidRDefault="003F3735" w:rsidP="003F3735">
      <w:pPr>
        <w:pStyle w:val="ad"/>
        <w:tabs>
          <w:tab w:val="left" w:pos="709"/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Cs w:val="24"/>
        </w:rPr>
        <w:tab/>
        <w:t xml:space="preserve">2.5. </w:t>
      </w:r>
      <w:r>
        <w:rPr>
          <w:sz w:val="24"/>
          <w:szCs w:val="24"/>
        </w:rPr>
        <w:t xml:space="preserve">Контрольные пластиковые пломбы должны быть упакованы в картонные коробки по 100 штук (нумерация по порядку) на коробке прописаны номера (с… по …). </w:t>
      </w:r>
    </w:p>
    <w:p w:rsidR="00F71EFD" w:rsidRDefault="00F71EFD" w:rsidP="00F71EF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 xml:space="preserve">Способ укладки и транспортировки </w:t>
      </w:r>
      <w:r w:rsidR="00441D67">
        <w:rPr>
          <w:szCs w:val="24"/>
        </w:rPr>
        <w:t>продукции</w:t>
      </w:r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71EFD" w:rsidRDefault="00F71EFD" w:rsidP="00F71EF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</w:t>
      </w:r>
      <w:r w:rsidR="003F3735">
        <w:rPr>
          <w:szCs w:val="24"/>
        </w:rPr>
        <w:t>6</w:t>
      </w:r>
      <w:r>
        <w:rPr>
          <w:szCs w:val="24"/>
        </w:rPr>
        <w:t xml:space="preserve">. Каждая партия </w:t>
      </w:r>
      <w:r w:rsidR="003F3735">
        <w:rPr>
          <w:szCs w:val="24"/>
        </w:rPr>
        <w:t xml:space="preserve"> продукции </w:t>
      </w:r>
      <w:r>
        <w:rPr>
          <w:szCs w:val="24"/>
        </w:rPr>
        <w:t>должна подвергаться приемо-сдаточным испытаниям в соответствие с ГОСТ перечисленных в п.2.3 данного ТЗ.</w:t>
      </w:r>
    </w:p>
    <w:p w:rsidR="00F71EFD" w:rsidRDefault="00F71EFD" w:rsidP="00F71EF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</w:t>
      </w:r>
      <w:r w:rsidR="003F3735">
        <w:rPr>
          <w:szCs w:val="24"/>
        </w:rPr>
        <w:t>7</w:t>
      </w:r>
      <w:r>
        <w:rPr>
          <w:szCs w:val="24"/>
        </w:rPr>
        <w:t xml:space="preserve">.  Срок изготовления </w:t>
      </w:r>
      <w:r w:rsidR="003F3735">
        <w:rPr>
          <w:szCs w:val="24"/>
        </w:rPr>
        <w:t>продукции</w:t>
      </w:r>
      <w:r>
        <w:rPr>
          <w:szCs w:val="24"/>
        </w:rPr>
        <w:t xml:space="preserve"> должен быть не более полугода от момента поставки.</w:t>
      </w:r>
    </w:p>
    <w:p w:rsidR="00F71EFD" w:rsidRDefault="00F71EFD" w:rsidP="00F71EFD">
      <w:pPr>
        <w:spacing w:line="276" w:lineRule="auto"/>
        <w:rPr>
          <w:sz w:val="24"/>
          <w:szCs w:val="24"/>
        </w:rPr>
      </w:pPr>
    </w:p>
    <w:p w:rsidR="00843782" w:rsidRDefault="00843782" w:rsidP="00F71EFD">
      <w:pPr>
        <w:spacing w:line="276" w:lineRule="auto"/>
        <w:rPr>
          <w:sz w:val="24"/>
          <w:szCs w:val="24"/>
        </w:rPr>
      </w:pPr>
    </w:p>
    <w:p w:rsidR="00843782" w:rsidRDefault="00843782" w:rsidP="00F71EFD">
      <w:pPr>
        <w:spacing w:line="276" w:lineRule="auto"/>
        <w:rPr>
          <w:sz w:val="24"/>
          <w:szCs w:val="24"/>
        </w:rPr>
      </w:pPr>
    </w:p>
    <w:p w:rsidR="00F71EFD" w:rsidRDefault="00F71EFD" w:rsidP="00F71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71EFD" w:rsidRDefault="004862CA" w:rsidP="00F71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поставляемую </w:t>
      </w:r>
      <w:r w:rsidR="003F3735">
        <w:rPr>
          <w:sz w:val="24"/>
          <w:szCs w:val="24"/>
        </w:rPr>
        <w:t>продукцию</w:t>
      </w:r>
      <w:r>
        <w:rPr>
          <w:sz w:val="24"/>
          <w:szCs w:val="24"/>
        </w:rPr>
        <w:t xml:space="preserve"> </w:t>
      </w:r>
      <w:r w:rsidR="00F71EFD">
        <w:rPr>
          <w:sz w:val="24"/>
          <w:szCs w:val="24"/>
        </w:rPr>
        <w:t xml:space="preserve">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</w:t>
      </w:r>
      <w:r>
        <w:rPr>
          <w:sz w:val="24"/>
          <w:szCs w:val="24"/>
        </w:rPr>
        <w:t>обнаружения дефектов</w:t>
      </w:r>
      <w:r w:rsidR="00F71EFD">
        <w:rPr>
          <w:sz w:val="24"/>
          <w:szCs w:val="24"/>
        </w:rPr>
        <w:t>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71EFD" w:rsidRDefault="00F71EFD" w:rsidP="00F71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71EFD" w:rsidRDefault="00F71EFD" w:rsidP="00F71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71EFD" w:rsidRDefault="00F26B0A" w:rsidP="00F71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F71EFD">
        <w:rPr>
          <w:sz w:val="24"/>
          <w:szCs w:val="24"/>
        </w:rPr>
        <w:t xml:space="preserve"> должн</w:t>
      </w:r>
      <w:r w:rsidR="004862CA">
        <w:rPr>
          <w:sz w:val="24"/>
          <w:szCs w:val="24"/>
        </w:rPr>
        <w:t>а</w:t>
      </w:r>
      <w:r w:rsidR="00F71EFD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>
        <w:rPr>
          <w:sz w:val="24"/>
          <w:szCs w:val="24"/>
        </w:rPr>
        <w:t>1</w:t>
      </w:r>
      <w:r w:rsidR="00F71EFD">
        <w:rPr>
          <w:sz w:val="24"/>
          <w:szCs w:val="24"/>
        </w:rPr>
        <w:t>0 лет.</w:t>
      </w:r>
    </w:p>
    <w:p w:rsidR="00F71EFD" w:rsidRDefault="00F71EFD" w:rsidP="00F71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71EFD" w:rsidRDefault="00F71EFD" w:rsidP="00F71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71EFD" w:rsidRDefault="00F71EFD" w:rsidP="00F71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</w:t>
      </w:r>
      <w:r w:rsidR="00441D67">
        <w:rPr>
          <w:szCs w:val="24"/>
        </w:rPr>
        <w:t>продукции</w:t>
      </w:r>
      <w:r>
        <w:rPr>
          <w:szCs w:val="24"/>
        </w:rPr>
        <w:t xml:space="preserve"> должны входить документы: </w:t>
      </w:r>
    </w:p>
    <w:p w:rsidR="00F71EFD" w:rsidRDefault="00F71EFD" w:rsidP="00F71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- паспорт по нормативной документации, </w:t>
      </w:r>
      <w:r w:rsidR="00441D67" w:rsidRPr="00441D67">
        <w:rPr>
          <w:szCs w:val="24"/>
        </w:rPr>
        <w:t xml:space="preserve">полный комплект технической и эксплуатационной документации (инструкции) </w:t>
      </w:r>
      <w:r>
        <w:rPr>
          <w:szCs w:val="24"/>
        </w:rPr>
        <w:t>утвержденн</w:t>
      </w:r>
      <w:r w:rsidR="00441D67">
        <w:rPr>
          <w:szCs w:val="24"/>
        </w:rPr>
        <w:t>ых</w:t>
      </w:r>
      <w:r>
        <w:rPr>
          <w:szCs w:val="24"/>
        </w:rPr>
        <w:t xml:space="preserve"> в установленном порядке</w:t>
      </w:r>
      <w:r w:rsidR="00441D67">
        <w:rPr>
          <w:szCs w:val="24"/>
        </w:rPr>
        <w:t xml:space="preserve"> на русском языке</w:t>
      </w:r>
      <w:r>
        <w:rPr>
          <w:szCs w:val="24"/>
        </w:rPr>
        <w:t>;</w:t>
      </w:r>
    </w:p>
    <w:p w:rsidR="00F71EFD" w:rsidRDefault="00F71EFD" w:rsidP="00F71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</w:t>
      </w:r>
      <w:r w:rsidR="004862CA">
        <w:rPr>
          <w:szCs w:val="24"/>
        </w:rPr>
        <w:t xml:space="preserve">ую </w:t>
      </w:r>
      <w:r w:rsidR="001905C3">
        <w:rPr>
          <w:szCs w:val="24"/>
        </w:rPr>
        <w:t xml:space="preserve">продукцию, на русском языке  </w:t>
      </w:r>
      <w:r w:rsidR="003F3735" w:rsidRPr="003F3735">
        <w:rPr>
          <w:szCs w:val="24"/>
        </w:rPr>
        <w:t>в соответствии с ФЗ от 27.12.2002 года №184-Ф</w:t>
      </w:r>
      <w:r w:rsidR="00441D67">
        <w:rPr>
          <w:szCs w:val="24"/>
        </w:rPr>
        <w:t>З «О техническом регулировании».</w:t>
      </w:r>
    </w:p>
    <w:p w:rsidR="00F71EFD" w:rsidRDefault="00F71EFD" w:rsidP="00F71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1905C3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должна соответствовать требованиям ГОСТ перечисленных в п.2.3 данного ТЗ (для конкретного типа номенклатуры). Маркировка </w:t>
      </w:r>
      <w:r w:rsidR="001905C3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, содержание и способ нанесения ее указывается в стандартах или технических условиях на </w:t>
      </w:r>
      <w:r w:rsidR="001905C3">
        <w:rPr>
          <w:sz w:val="24"/>
          <w:szCs w:val="24"/>
        </w:rPr>
        <w:t>продукцию</w:t>
      </w:r>
      <w:r>
        <w:rPr>
          <w:sz w:val="24"/>
          <w:szCs w:val="24"/>
        </w:rPr>
        <w:t xml:space="preserve"> конкретных типов.</w:t>
      </w:r>
    </w:p>
    <w:p w:rsidR="00F71EFD" w:rsidRDefault="00F71EFD" w:rsidP="00F71EF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</w:t>
      </w:r>
      <w:r w:rsidR="00A51BA6">
        <w:rPr>
          <w:sz w:val="24"/>
          <w:szCs w:val="24"/>
        </w:rPr>
        <w:t>, ГОСТ 27300-87, 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4862CA">
        <w:rPr>
          <w:sz w:val="24"/>
          <w:szCs w:val="24"/>
        </w:rPr>
        <w:t xml:space="preserve">ой </w:t>
      </w:r>
      <w:r w:rsidR="001905C3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. </w:t>
      </w:r>
    </w:p>
    <w:p w:rsidR="00F71EFD" w:rsidRDefault="00F71EFD" w:rsidP="00F71EF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F71EFD" w:rsidRDefault="00F71EFD" w:rsidP="00F71EF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71EFD" w:rsidRDefault="00F71EFD" w:rsidP="00F71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1905C3">
        <w:rPr>
          <w:szCs w:val="24"/>
        </w:rPr>
        <w:t>продукции</w:t>
      </w:r>
      <w:r>
        <w:rPr>
          <w:szCs w:val="24"/>
        </w:rPr>
        <w:t xml:space="preserve"> должна пройти входной контроль, осуществляемый представителями филиалов </w:t>
      </w:r>
      <w:r w:rsidR="00DB6AE0">
        <w:rPr>
          <w:szCs w:val="24"/>
        </w:rPr>
        <w:t>П</w:t>
      </w:r>
      <w:r>
        <w:rPr>
          <w:szCs w:val="24"/>
        </w:rPr>
        <w:t>АО «МРСК Центра»</w:t>
      </w:r>
      <w:r w:rsidR="004862CA">
        <w:rPr>
          <w:szCs w:val="24"/>
        </w:rPr>
        <w:t>-«Тамбовэнерго»</w:t>
      </w:r>
      <w:r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F71EFD" w:rsidRDefault="00F71EFD" w:rsidP="00F71EF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71EFD" w:rsidRDefault="00F71EFD" w:rsidP="00F71EFD">
      <w:pPr>
        <w:rPr>
          <w:sz w:val="26"/>
          <w:szCs w:val="26"/>
        </w:rPr>
      </w:pPr>
    </w:p>
    <w:p w:rsidR="00F71EFD" w:rsidRDefault="00F71EFD" w:rsidP="00F71EFD">
      <w:pPr>
        <w:rPr>
          <w:sz w:val="26"/>
          <w:szCs w:val="26"/>
        </w:rPr>
      </w:pPr>
    </w:p>
    <w:p w:rsidR="004862CA" w:rsidRPr="007F266E" w:rsidRDefault="004862CA" w:rsidP="004862CA">
      <w:pPr>
        <w:spacing w:line="276" w:lineRule="auto"/>
        <w:ind w:firstLine="0"/>
        <w:jc w:val="left"/>
        <w:rPr>
          <w:sz w:val="24"/>
          <w:szCs w:val="24"/>
        </w:rPr>
      </w:pPr>
      <w:r w:rsidRPr="007F266E">
        <w:rPr>
          <w:sz w:val="24"/>
          <w:szCs w:val="24"/>
        </w:rPr>
        <w:t>Начальник управления</w:t>
      </w:r>
      <w:r w:rsidR="009148D2">
        <w:rPr>
          <w:sz w:val="24"/>
          <w:szCs w:val="24"/>
        </w:rPr>
        <w:t xml:space="preserve"> реализации услуг и</w:t>
      </w:r>
      <w:r w:rsidRPr="007F266E">
        <w:rPr>
          <w:sz w:val="24"/>
          <w:szCs w:val="24"/>
        </w:rPr>
        <w:t xml:space="preserve"> учета электроэнергии</w:t>
      </w:r>
    </w:p>
    <w:p w:rsidR="004862CA" w:rsidRPr="007F266E" w:rsidRDefault="004862CA" w:rsidP="004862CA">
      <w:pPr>
        <w:spacing w:line="276" w:lineRule="auto"/>
        <w:ind w:firstLine="0"/>
        <w:jc w:val="left"/>
        <w:rPr>
          <w:b/>
          <w:sz w:val="24"/>
          <w:szCs w:val="24"/>
        </w:rPr>
      </w:pPr>
      <w:r w:rsidRPr="007F266E">
        <w:rPr>
          <w:sz w:val="24"/>
          <w:szCs w:val="24"/>
        </w:rPr>
        <w:t>филиала ПАО «</w:t>
      </w:r>
      <w:r w:rsidR="009148D2">
        <w:rPr>
          <w:sz w:val="24"/>
          <w:szCs w:val="24"/>
        </w:rPr>
        <w:t>Россети Центр</w:t>
      </w:r>
      <w:r w:rsidRPr="007F266E">
        <w:rPr>
          <w:sz w:val="24"/>
          <w:szCs w:val="24"/>
        </w:rPr>
        <w:t xml:space="preserve">» - «Тамбовэнерго» </w:t>
      </w:r>
      <w:r w:rsidRPr="007F266E">
        <w:rPr>
          <w:sz w:val="24"/>
          <w:szCs w:val="24"/>
        </w:rPr>
        <w:tab/>
      </w:r>
      <w:r w:rsidRPr="007F266E">
        <w:rPr>
          <w:sz w:val="24"/>
          <w:szCs w:val="24"/>
        </w:rPr>
        <w:tab/>
      </w:r>
      <w:r w:rsidRPr="007F266E">
        <w:rPr>
          <w:sz w:val="24"/>
          <w:szCs w:val="24"/>
        </w:rPr>
        <w:tab/>
        <w:t xml:space="preserve">       </w:t>
      </w:r>
      <w:r w:rsidRPr="007F266E">
        <w:rPr>
          <w:sz w:val="24"/>
          <w:szCs w:val="24"/>
        </w:rPr>
        <w:tab/>
      </w:r>
      <w:r w:rsidRPr="007F266E">
        <w:rPr>
          <w:sz w:val="24"/>
          <w:szCs w:val="24"/>
        </w:rPr>
        <w:tab/>
        <w:t>В.В.Сальников</w:t>
      </w:r>
    </w:p>
    <w:p w:rsidR="004862CA" w:rsidRPr="007F266E" w:rsidRDefault="004862CA" w:rsidP="004862CA">
      <w:pPr>
        <w:spacing w:line="276" w:lineRule="auto"/>
        <w:ind w:firstLine="0"/>
        <w:jc w:val="right"/>
        <w:rPr>
          <w:b/>
          <w:noProof/>
          <w:sz w:val="24"/>
          <w:szCs w:val="24"/>
        </w:rPr>
      </w:pPr>
    </w:p>
    <w:p w:rsidR="004862CA" w:rsidRPr="007F266E" w:rsidRDefault="004862CA" w:rsidP="004862CA">
      <w:pPr>
        <w:spacing w:line="276" w:lineRule="auto"/>
        <w:ind w:firstLine="0"/>
        <w:jc w:val="right"/>
        <w:rPr>
          <w:b/>
          <w:noProof/>
          <w:sz w:val="24"/>
          <w:szCs w:val="24"/>
        </w:rPr>
      </w:pPr>
    </w:p>
    <w:p w:rsidR="004862CA" w:rsidRPr="007F266E" w:rsidRDefault="004862CA" w:rsidP="004862CA">
      <w:pPr>
        <w:ind w:firstLine="0"/>
        <w:contextualSpacing/>
        <w:jc w:val="left"/>
        <w:rPr>
          <w:sz w:val="16"/>
          <w:szCs w:val="16"/>
        </w:rPr>
      </w:pPr>
      <w:r w:rsidRPr="007F266E">
        <w:rPr>
          <w:sz w:val="16"/>
          <w:szCs w:val="16"/>
        </w:rPr>
        <w:t>Кулакова ИВ</w:t>
      </w:r>
    </w:p>
    <w:p w:rsidR="004862CA" w:rsidRDefault="004862CA" w:rsidP="00843782">
      <w:pPr>
        <w:ind w:firstLine="0"/>
        <w:contextualSpacing/>
        <w:jc w:val="left"/>
        <w:rPr>
          <w:sz w:val="24"/>
          <w:szCs w:val="24"/>
        </w:rPr>
      </w:pPr>
      <w:r w:rsidRPr="007F266E">
        <w:rPr>
          <w:color w:val="000000"/>
          <w:sz w:val="18"/>
          <w:szCs w:val="18"/>
        </w:rPr>
        <w:sym w:font="Wingdings" w:char="F028"/>
      </w:r>
      <w:r w:rsidRPr="007F266E">
        <w:rPr>
          <w:sz w:val="16"/>
          <w:szCs w:val="16"/>
        </w:rPr>
        <w:t xml:space="preserve"> (4752) 57-82-89</w:t>
      </w:r>
    </w:p>
    <w:p w:rsidR="008F73A3" w:rsidRPr="00F71EFD" w:rsidRDefault="008F73A3" w:rsidP="004862CA">
      <w:pPr>
        <w:ind w:firstLine="0"/>
        <w:rPr>
          <w:sz w:val="22"/>
          <w:szCs w:val="22"/>
        </w:rPr>
      </w:pPr>
    </w:p>
    <w:sectPr w:rsidR="008F73A3" w:rsidRPr="00F71EFD" w:rsidSect="00843782">
      <w:headerReference w:type="even" r:id="rId14"/>
      <w:pgSz w:w="12240" w:h="15840" w:code="1"/>
      <w:pgMar w:top="709" w:right="758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160" w:rsidRDefault="009A4160">
      <w:r>
        <w:separator/>
      </w:r>
    </w:p>
  </w:endnote>
  <w:endnote w:type="continuationSeparator" w:id="0">
    <w:p w:rsidR="009A4160" w:rsidRDefault="009A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160" w:rsidRDefault="009A4160">
      <w:r>
        <w:separator/>
      </w:r>
    </w:p>
  </w:footnote>
  <w:footnote w:type="continuationSeparator" w:id="0">
    <w:p w:rsidR="009A4160" w:rsidRDefault="009A4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352F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13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03A6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C92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105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6572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5C3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132E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088B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2FFD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4D96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4CD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735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1D67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7F2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13A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2CA"/>
    <w:rsid w:val="00487402"/>
    <w:rsid w:val="00487D1F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6ED2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019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0D56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5F22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01D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7391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4C7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7008"/>
    <w:rsid w:val="007F04C6"/>
    <w:rsid w:val="007F0742"/>
    <w:rsid w:val="007F1596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782"/>
    <w:rsid w:val="00843B4D"/>
    <w:rsid w:val="008474EC"/>
    <w:rsid w:val="00847926"/>
    <w:rsid w:val="00847B8E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0DB3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48D2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0B88"/>
    <w:rsid w:val="009A1540"/>
    <w:rsid w:val="009A2E7D"/>
    <w:rsid w:val="009A33DA"/>
    <w:rsid w:val="009A3861"/>
    <w:rsid w:val="009A4160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5C2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321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1B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2D0F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CC2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43F"/>
    <w:rsid w:val="00C3560E"/>
    <w:rsid w:val="00C409DF"/>
    <w:rsid w:val="00C40B77"/>
    <w:rsid w:val="00C4476E"/>
    <w:rsid w:val="00C455A2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686B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B6AE0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5DCF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26F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3F17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5F31"/>
    <w:rsid w:val="00F26B0A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1EFD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AE7C9"/>
  <w15:docId w15:val="{4BFE5D1D-AC20-4DCC-9FC1-F5442DD59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basedOn w:val="a1"/>
    <w:link w:val="ad"/>
    <w:uiPriority w:val="34"/>
    <w:rsid w:val="00A32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9484B-9738-4BFC-A9B7-1456FC1B4F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27082AA-E799-4D8D-8A0B-F13307DE7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A04DF1-49E3-47C1-A2A9-7837F4102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086F2D-9974-4890-BAE6-997A880F7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235</TotalTime>
  <Pages>4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Кулакова Ирина Викторовна</cp:lastModifiedBy>
  <cp:revision>13</cp:revision>
  <cp:lastPrinted>2010-09-30T13:29:00Z</cp:lastPrinted>
  <dcterms:created xsi:type="dcterms:W3CDTF">2020-10-21T14:06:00Z</dcterms:created>
  <dcterms:modified xsi:type="dcterms:W3CDTF">2022-02-09T08:34:00Z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